
<file path=[Content_Types].xml><?xml version="1.0" encoding="utf-8"?>
<Types xmlns="http://schemas.openxmlformats.org/package/2006/content-types">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23E" w:rsidRDefault="00F5223E" w:rsidP="00F5223E">
      <w:pPr>
        <w:spacing w:line="480" w:lineRule="auto"/>
      </w:pPr>
      <w:r>
        <w:t>Melissa Malone</w:t>
      </w:r>
    </w:p>
    <w:p w:rsidR="00F5223E" w:rsidRDefault="00F5223E" w:rsidP="00F5223E">
      <w:pPr>
        <w:spacing w:line="480" w:lineRule="auto"/>
      </w:pPr>
      <w:commentRangeStart w:id="0"/>
      <w:r>
        <w:t>AP Literature</w:t>
      </w:r>
      <w:commentRangeEnd w:id="0"/>
      <w:r w:rsidR="00E1108B">
        <w:rPr>
          <w:rStyle w:val="CommentReference"/>
        </w:rPr>
        <w:commentReference w:id="0"/>
      </w:r>
    </w:p>
    <w:p w:rsidR="00F5223E" w:rsidRDefault="00F5223E" w:rsidP="00F5223E">
      <w:pPr>
        <w:spacing w:line="480" w:lineRule="auto"/>
      </w:pPr>
      <w:r>
        <w:t>Mr. Lane</w:t>
      </w:r>
    </w:p>
    <w:p w:rsidR="00F5223E" w:rsidRDefault="00FA3974" w:rsidP="00F5223E">
      <w:pPr>
        <w:spacing w:line="480" w:lineRule="auto"/>
      </w:pPr>
      <w:r>
        <w:t>12</w:t>
      </w:r>
      <w:r w:rsidR="00F5223E">
        <w:t xml:space="preserve"> November 2009</w:t>
      </w:r>
    </w:p>
    <w:p w:rsidR="00F5223E" w:rsidRDefault="00F5223E" w:rsidP="00F5223E">
      <w:pPr>
        <w:spacing w:line="240" w:lineRule="auto"/>
        <w:jc w:val="center"/>
      </w:pPr>
      <w:r w:rsidRPr="00105CB4">
        <w:rPr>
          <w:highlight w:val="yellow"/>
        </w:rPr>
        <w:t>Barbie Girl</w:t>
      </w:r>
    </w:p>
    <w:p w:rsidR="00183462" w:rsidRDefault="004008D8" w:rsidP="00F5223E">
      <w:pPr>
        <w:spacing w:line="480" w:lineRule="auto"/>
        <w:ind w:firstLine="720"/>
      </w:pPr>
      <w:r>
        <w:t xml:space="preserve">The difference between a girl and a doll is not just the physical </w:t>
      </w:r>
      <w:r w:rsidRPr="00105CB4">
        <w:rPr>
          <w:highlight w:val="yellow"/>
        </w:rPr>
        <w:t>characteristics but</w:t>
      </w:r>
      <w:r>
        <w:t xml:space="preserve"> also the mechanic</w:t>
      </w:r>
      <w:r w:rsidR="00E27A0D">
        <w:t>s of everything a human being embodies</w:t>
      </w:r>
      <w:r>
        <w:t>: a heart, a brain, emotions such as love or hate, tendons,</w:t>
      </w:r>
      <w:r w:rsidR="00E27A0D">
        <w:t xml:space="preserve"> and</w:t>
      </w:r>
      <w:r>
        <w:t xml:space="preserve"> the choices to make decision</w:t>
      </w:r>
      <w:r w:rsidR="00E27A0D">
        <w:t xml:space="preserve">s for </w:t>
      </w:r>
      <w:r w:rsidR="00105CB4" w:rsidRPr="00105CB4">
        <w:rPr>
          <w:highlight w:val="yellow"/>
        </w:rPr>
        <w:t>them</w:t>
      </w:r>
      <w:r w:rsidR="00E27A0D">
        <w:t>. The classic, first-choice</w:t>
      </w:r>
      <w:r>
        <w:t xml:space="preserve"> doll</w:t>
      </w:r>
      <w:r w:rsidR="00E27A0D">
        <w:t xml:space="preserve"> for young girls has always been Barbie - </w:t>
      </w:r>
      <w:r>
        <w:t>who has been around for just above fifty years. Barbie is not just a doll</w:t>
      </w:r>
      <w:r w:rsidR="00E27A0D">
        <w:t xml:space="preserve">; dolls are </w:t>
      </w:r>
      <w:r w:rsidR="00E27A0D" w:rsidRPr="00105CB4">
        <w:rPr>
          <w:highlight w:val="yellow"/>
        </w:rPr>
        <w:t>pretty</w:t>
      </w:r>
      <w:r w:rsidR="00105CB4" w:rsidRPr="00105CB4">
        <w:rPr>
          <w:highlight w:val="yellow"/>
        </w:rPr>
        <w:t xml:space="preserve"> to look at</w:t>
      </w:r>
      <w:r w:rsidR="00105CB4">
        <w:t xml:space="preserve"> but</w:t>
      </w:r>
      <w:r w:rsidR="00E27A0D">
        <w:t xml:space="preserve"> often empty headed girl.</w:t>
      </w:r>
      <w:r>
        <w:t xml:space="preserve"> Barbie was an idol for little, adolescent girls. </w:t>
      </w:r>
      <w:r w:rsidR="00226641">
        <w:t xml:space="preserve">Now, because of the magnificent work of the creators of Barbie, females all around the world have a perfect, shapely, beautiful woman to compare </w:t>
      </w:r>
      <w:r w:rsidR="00E27A0D">
        <w:t xml:space="preserve">themselves </w:t>
      </w:r>
      <w:r w:rsidR="00226641">
        <w:t>to</w:t>
      </w:r>
      <w:r w:rsidR="00443D8D">
        <w:t xml:space="preserve">. </w:t>
      </w:r>
      <w:r w:rsidR="00105CB4" w:rsidRPr="00105CB4">
        <w:rPr>
          <w:highlight w:val="yellow"/>
        </w:rPr>
        <w:t>Within the title “Barbie Girl,” definitions of words contain hints and answers to the poem.</w:t>
      </w:r>
    </w:p>
    <w:p w:rsidR="00443D8D" w:rsidRDefault="00C16319" w:rsidP="00F5223E">
      <w:pPr>
        <w:spacing w:line="480" w:lineRule="auto"/>
      </w:pPr>
      <w:r>
        <w:tab/>
        <w:t>The title</w:t>
      </w:r>
      <w:r w:rsidR="00443D8D">
        <w:t xml:space="preserve"> c</w:t>
      </w:r>
      <w:r>
        <w:t>reates an image of a Barbie-like girl</w:t>
      </w:r>
      <w:r w:rsidR="00443D8D">
        <w:t xml:space="preserve"> </w:t>
      </w:r>
      <w:r w:rsidR="00105CB4" w:rsidRPr="00105CB4">
        <w:rPr>
          <w:highlight w:val="yellow"/>
        </w:rPr>
        <w:t>identifying</w:t>
      </w:r>
      <w:r w:rsidR="00443D8D">
        <w:t xml:space="preserve"> the poem </w:t>
      </w:r>
      <w:r w:rsidR="00BB32BE">
        <w:t>“</w:t>
      </w:r>
      <w:r w:rsidR="00443D8D">
        <w:t>Barbie Girl</w:t>
      </w:r>
      <w:r w:rsidR="00105CB4">
        <w:t xml:space="preserve">.” The </w:t>
      </w:r>
      <w:r w:rsidR="00105CB4" w:rsidRPr="006D4C3F">
        <w:rPr>
          <w:highlight w:val="yellow"/>
        </w:rPr>
        <w:t>image paints a picture of a young female who</w:t>
      </w:r>
      <w:r w:rsidR="00105CB4">
        <w:t xml:space="preserve"> is stunningly beautiful, shaped perfectly from head to foot, with lavishly long, silky, blonde hair in the beginning. </w:t>
      </w:r>
      <w:r w:rsidR="00443D8D">
        <w:t>From the title</w:t>
      </w:r>
      <w:r w:rsidR="00B907AD">
        <w:t>,</w:t>
      </w:r>
      <w:r w:rsidR="00443D8D">
        <w:t xml:space="preserve"> the expectation of the poem is </w:t>
      </w:r>
      <w:r>
        <w:t xml:space="preserve">swayed to assume that the poem will be </w:t>
      </w:r>
      <w:r w:rsidR="00B907AD">
        <w:t>told about the beautiful young child</w:t>
      </w:r>
      <w:r w:rsidR="00105CB4">
        <w:t>.</w:t>
      </w:r>
      <w:r w:rsidR="00B907AD">
        <w:t xml:space="preserve"> However, the poems connotative meaning holds a deeper, darker </w:t>
      </w:r>
      <w:r w:rsidR="00F5223E">
        <w:t>purpose</w:t>
      </w:r>
      <w:r w:rsidR="00B907AD">
        <w:t xml:space="preserve">. </w:t>
      </w:r>
    </w:p>
    <w:p w:rsidR="00BB32BE" w:rsidRDefault="00C16319" w:rsidP="00F5223E">
      <w:pPr>
        <w:spacing w:line="480" w:lineRule="auto"/>
      </w:pPr>
      <w:r>
        <w:tab/>
      </w:r>
      <w:r w:rsidR="00B907AD">
        <w:t xml:space="preserve"> </w:t>
      </w:r>
      <w:r>
        <w:t xml:space="preserve">The poem </w:t>
      </w:r>
      <w:r w:rsidR="00B907AD">
        <w:t xml:space="preserve">represents an image of a normal teenage girl who has been treated as a typical </w:t>
      </w:r>
      <w:r w:rsidR="00F5223E">
        <w:t>female. As a child she received gifts, dolls, and cherry colored lipstick</w:t>
      </w:r>
      <w:r w:rsidR="00105CB4">
        <w:t xml:space="preserve"> which predict that she is a girly girl who loves getting dressed up and looking beautiful</w:t>
      </w:r>
      <w:r w:rsidR="00F5223E">
        <w:t>, but when puberty hit</w:t>
      </w:r>
      <w:r>
        <w:t xml:space="preserve">s, suddenly she is </w:t>
      </w:r>
      <w:r w:rsidR="00F5223E">
        <w:t xml:space="preserve">not a </w:t>
      </w:r>
      <w:r w:rsidR="00F5223E">
        <w:lastRenderedPageBreak/>
        <w:t>carefree,</w:t>
      </w:r>
      <w:r>
        <w:t xml:space="preserve"> beautiful little girl anymore; she is now</w:t>
      </w:r>
      <w:r w:rsidR="00BB32BE">
        <w:t xml:space="preserve"> a “…fat nose on thick legs</w:t>
      </w:r>
      <w:r w:rsidR="00F5223E">
        <w:t>” (</w:t>
      </w:r>
      <w:r>
        <w:t>11</w:t>
      </w:r>
      <w:r w:rsidR="00105CB4">
        <w:t xml:space="preserve">). What </w:t>
      </w:r>
      <w:r w:rsidR="00F5223E">
        <w:t>happene</w:t>
      </w:r>
      <w:r>
        <w:t>d? She is not an ugly girl</w:t>
      </w:r>
      <w:r w:rsidRPr="00105CB4">
        <w:rPr>
          <w:highlight w:val="yellow"/>
        </w:rPr>
        <w:t>,</w:t>
      </w:r>
      <w:r w:rsidR="00105CB4" w:rsidRPr="00105CB4">
        <w:rPr>
          <w:highlight w:val="yellow"/>
        </w:rPr>
        <w:t xml:space="preserve"> and</w:t>
      </w:r>
      <w:r>
        <w:t xml:space="preserve"> she has</w:t>
      </w:r>
      <w:r w:rsidR="00F5223E">
        <w:t xml:space="preserve"> normal teenage </w:t>
      </w:r>
      <w:r w:rsidR="00607984">
        <w:t>appearance</w:t>
      </w:r>
      <w:r w:rsidR="00F5223E">
        <w:t xml:space="preserve">, feelings, and brains. The girl </w:t>
      </w:r>
    </w:p>
    <w:p w:rsidR="00BB32BE" w:rsidRDefault="00BB32BE" w:rsidP="00BB32BE">
      <w:pPr>
        <w:spacing w:line="480" w:lineRule="auto"/>
        <w:jc w:val="right"/>
      </w:pPr>
      <w:r>
        <w:t>Malone 2</w:t>
      </w:r>
    </w:p>
    <w:p w:rsidR="00493EB3" w:rsidRDefault="00C16319" w:rsidP="00F5223E">
      <w:pPr>
        <w:spacing w:line="480" w:lineRule="auto"/>
      </w:pPr>
      <w:r>
        <w:t xml:space="preserve"> </w:t>
      </w:r>
      <w:proofErr w:type="gramStart"/>
      <w:r>
        <w:t>takes</w:t>
      </w:r>
      <w:proofErr w:type="gramEnd"/>
      <w:r w:rsidR="00BB32BE">
        <w:t xml:space="preserve"> </w:t>
      </w:r>
      <w:r w:rsidR="00F5223E">
        <w:t>u</w:t>
      </w:r>
      <w:r w:rsidR="004E1E8F">
        <w:t xml:space="preserve">p </w:t>
      </w:r>
      <w:r w:rsidR="00F5223E">
        <w:t xml:space="preserve">dieting and </w:t>
      </w:r>
      <w:r w:rsidR="00607984">
        <w:t>exercise</w:t>
      </w:r>
      <w:r w:rsidR="00F5223E">
        <w:t xml:space="preserve">, always </w:t>
      </w:r>
      <w:r w:rsidR="00607984">
        <w:t>self-conscious</w:t>
      </w:r>
      <w:r w:rsidR="00F5223E">
        <w:t xml:space="preserve"> of her </w:t>
      </w:r>
      <w:r w:rsidR="00607984">
        <w:t>appearance</w:t>
      </w:r>
      <w:r w:rsidR="00F5223E">
        <w:t xml:space="preserve"> and </w:t>
      </w:r>
      <w:r>
        <w:t>apologizes</w:t>
      </w:r>
      <w:r w:rsidR="00F5223E">
        <w:t xml:space="preserve"> to everyone about her outer shell. </w:t>
      </w:r>
      <w:r w:rsidR="00607984">
        <w:t>Her patienc</w:t>
      </w:r>
      <w:r>
        <w:t>e</w:t>
      </w:r>
      <w:r w:rsidR="00607984">
        <w:t xml:space="preserve"> thin</w:t>
      </w:r>
      <w:r>
        <w:t xml:space="preserve">, </w:t>
      </w:r>
      <w:r w:rsidR="00607984">
        <w:t xml:space="preserve">rubbed </w:t>
      </w:r>
      <w:r>
        <w:t xml:space="preserve">down </w:t>
      </w:r>
      <w:r w:rsidR="00607984">
        <w:t>by the teasing comments about he</w:t>
      </w:r>
      <w:r>
        <w:t xml:space="preserve">r nose and legs day after day, </w:t>
      </w:r>
      <w:r w:rsidR="00BB32BE">
        <w:t>worn down “like a fan belt</w:t>
      </w:r>
      <w:r w:rsidR="00607984">
        <w:t>” (</w:t>
      </w:r>
      <w:r>
        <w:t>16</w:t>
      </w:r>
      <w:r w:rsidR="00607984">
        <w:t>)</w:t>
      </w:r>
      <w:r w:rsidR="00BB32BE">
        <w:t>.</w:t>
      </w:r>
      <w:r w:rsidR="00607984">
        <w:t xml:space="preserve"> </w:t>
      </w:r>
      <w:r w:rsidR="00105CB4" w:rsidRPr="00105CB4">
        <w:rPr>
          <w:highlight w:val="yellow"/>
        </w:rPr>
        <w:t>Because of the girl’s pain and teasing every day, her life is a spinning wheel getting worn down.</w:t>
      </w:r>
      <w:r w:rsidR="00105CB4">
        <w:t xml:space="preserve"> </w:t>
      </w:r>
      <w:r>
        <w:t xml:space="preserve">With spite, she kills herself, and </w:t>
      </w:r>
      <w:proofErr w:type="gramStart"/>
      <w:r>
        <w:t>lays</w:t>
      </w:r>
      <w:proofErr w:type="gramEnd"/>
      <w:r w:rsidR="00607984">
        <w:t xml:space="preserve"> peacefully, without </w:t>
      </w:r>
      <w:r>
        <w:t xml:space="preserve">the </w:t>
      </w:r>
      <w:r w:rsidR="00607984">
        <w:t xml:space="preserve">taunting </w:t>
      </w:r>
      <w:r>
        <w:t>comments and ugly appearances. At the funeral she is</w:t>
      </w:r>
      <w:r w:rsidR="00607984">
        <w:t xml:space="preserve"> dressed up like a doll,</w:t>
      </w:r>
      <w:r>
        <w:t xml:space="preserve"> “in a pink and white </w:t>
      </w:r>
      <w:proofErr w:type="spellStart"/>
      <w:proofErr w:type="gramStart"/>
      <w:r>
        <w:t>nightie</w:t>
      </w:r>
      <w:proofErr w:type="spellEnd"/>
      <w:r>
        <w:t>:</w:t>
      </w:r>
      <w:proofErr w:type="gramEnd"/>
      <w:r>
        <w:t xml:space="preserve">”(22) </w:t>
      </w:r>
      <w:r w:rsidR="00607984">
        <w:t>the perfect image.</w:t>
      </w:r>
      <w:r>
        <w:t xml:space="preserve"> She is</w:t>
      </w:r>
      <w:r w:rsidR="004E1E8F">
        <w:t xml:space="preserve"> finally</w:t>
      </w:r>
      <w:r w:rsidR="00493EB3">
        <w:t xml:space="preserve"> happy and pretty. The continuous teasing </w:t>
      </w:r>
      <w:r>
        <w:t xml:space="preserve">that </w:t>
      </w:r>
      <w:r w:rsidR="00105CB4">
        <w:t xml:space="preserve">the girl </w:t>
      </w:r>
      <w:r w:rsidR="00493EB3">
        <w:t xml:space="preserve">caused her final demise. </w:t>
      </w:r>
    </w:p>
    <w:p w:rsidR="00607984" w:rsidRDefault="00607984" w:rsidP="00F5223E">
      <w:pPr>
        <w:spacing w:line="480" w:lineRule="auto"/>
      </w:pPr>
      <w:r>
        <w:tab/>
      </w:r>
      <w:r w:rsidR="00C16319">
        <w:t>Connecting the poem to its</w:t>
      </w:r>
      <w:r w:rsidR="00856391">
        <w:t xml:space="preserve"> title, the image of a Barbie is planted in one’s head and helps picture and compares the fat girl in the poem. The images women have to compare themselves to in today’s world are picturesque and</w:t>
      </w:r>
      <w:r w:rsidR="00C16319">
        <w:t xml:space="preserve"> airbrushed. The title is </w:t>
      </w:r>
      <w:r w:rsidR="00856391">
        <w:t>to show that th</w:t>
      </w:r>
      <w:r w:rsidR="00BF0A74">
        <w:t>e girl in the poem compares</w:t>
      </w:r>
      <w:r w:rsidR="00856391">
        <w:t xml:space="preserve"> herself to a perfect image of something that was not her. Everyone is perfect in their own way</w:t>
      </w:r>
      <w:r w:rsidR="00BF0A74">
        <w:t>;</w:t>
      </w:r>
      <w:r w:rsidR="00856391">
        <w:t xml:space="preserve"> however, everyone in the world </w:t>
      </w:r>
      <w:r w:rsidR="004E1E8F">
        <w:t xml:space="preserve">tries to be that perfect Barbie figure. </w:t>
      </w:r>
    </w:p>
    <w:p w:rsidR="004E1E8F" w:rsidRDefault="004E1E8F" w:rsidP="00F5223E">
      <w:pPr>
        <w:spacing w:line="480" w:lineRule="auto"/>
      </w:pPr>
      <w:r>
        <w:tab/>
      </w:r>
    </w:p>
    <w:p w:rsidR="004E1E8F" w:rsidRDefault="004E1E8F" w:rsidP="00F5223E">
      <w:pPr>
        <w:spacing w:line="480" w:lineRule="auto"/>
      </w:pPr>
    </w:p>
    <w:p w:rsidR="004E1E8F" w:rsidRDefault="004E1E8F" w:rsidP="00F5223E">
      <w:pPr>
        <w:spacing w:line="480" w:lineRule="auto"/>
      </w:pPr>
    </w:p>
    <w:p w:rsidR="004E1E8F" w:rsidRDefault="004E1E8F" w:rsidP="00F5223E">
      <w:pPr>
        <w:spacing w:line="480" w:lineRule="auto"/>
      </w:pPr>
    </w:p>
    <w:p w:rsidR="004E1E8F" w:rsidRDefault="004E1E8F" w:rsidP="00F5223E">
      <w:pPr>
        <w:spacing w:line="480" w:lineRule="auto"/>
      </w:pPr>
    </w:p>
    <w:p w:rsidR="004E1E8F" w:rsidRDefault="004E1E8F" w:rsidP="00F5223E">
      <w:pPr>
        <w:spacing w:line="480" w:lineRule="auto"/>
      </w:pPr>
    </w:p>
    <w:p w:rsidR="004E1E8F" w:rsidRDefault="004E1E8F" w:rsidP="00F5223E">
      <w:pPr>
        <w:spacing w:line="480" w:lineRule="auto"/>
      </w:pPr>
    </w:p>
    <w:p w:rsidR="004E1E8F" w:rsidRDefault="004E1E8F" w:rsidP="00F5223E">
      <w:pPr>
        <w:spacing w:line="480" w:lineRule="auto"/>
      </w:pPr>
    </w:p>
    <w:p w:rsidR="004E1E8F" w:rsidRDefault="004E1E8F" w:rsidP="00F5223E">
      <w:pPr>
        <w:spacing w:line="480" w:lineRule="auto"/>
      </w:pPr>
    </w:p>
    <w:p w:rsidR="004E1E8F" w:rsidRDefault="004E1E8F" w:rsidP="004E1E8F">
      <w:pPr>
        <w:spacing w:line="480" w:lineRule="auto"/>
        <w:jc w:val="center"/>
      </w:pPr>
      <w:r>
        <w:t>Work Cited</w:t>
      </w:r>
    </w:p>
    <w:p w:rsidR="00BF0A74" w:rsidRDefault="00BF0A74" w:rsidP="00BF0A74">
      <w:pPr>
        <w:spacing w:line="480" w:lineRule="auto"/>
      </w:pPr>
      <w:proofErr w:type="gramStart"/>
      <w:r>
        <w:t>Piercy, Marge.</w:t>
      </w:r>
      <w:proofErr w:type="gramEnd"/>
      <w:r>
        <w:t xml:space="preserve"> “Barbie Girl.” </w:t>
      </w:r>
      <w:r>
        <w:rPr>
          <w:i/>
        </w:rPr>
        <w:t xml:space="preserve">Perrine’s Literature. </w:t>
      </w:r>
      <w:r>
        <w:t xml:space="preserve">Eds. Thomas R. Arp and Greg Johnson. Ninth </w:t>
      </w:r>
      <w:proofErr w:type="gramStart"/>
      <w:r>
        <w:t>ed</w:t>
      </w:r>
      <w:proofErr w:type="gramEnd"/>
      <w:r>
        <w:t>.</w:t>
      </w:r>
    </w:p>
    <w:p w:rsidR="00BF0A74" w:rsidRDefault="00BF0A74" w:rsidP="00BF0A74">
      <w:pPr>
        <w:spacing w:line="480" w:lineRule="auto"/>
        <w:rPr>
          <w:ins w:id="1" w:author=" " w:date="2009-11-18T20:28:00Z"/>
        </w:rPr>
      </w:pPr>
      <w:r>
        <w:tab/>
        <w:t>Boston: Thomas Wadsworth, 2006. 761-62. Print</w:t>
      </w:r>
    </w:p>
    <w:p w:rsidR="00C4676A" w:rsidRDefault="00C4676A" w:rsidP="00BF0A74">
      <w:pPr>
        <w:spacing w:line="480" w:lineRule="auto"/>
        <w:rPr>
          <w:ins w:id="2" w:author=" " w:date="2009-11-18T20:28:00Z"/>
        </w:rPr>
      </w:pPr>
    </w:p>
    <w:p w:rsidR="00C4676A" w:rsidRDefault="00C4676A">
      <w:pPr>
        <w:rPr>
          <w:ins w:id="3" w:author=" " w:date="2009-11-18T20:29:00Z"/>
        </w:rPr>
      </w:pPr>
      <w:ins w:id="4" w:author=" " w:date="2009-11-18T20:29:00Z">
        <w:r>
          <w:br w:type="page"/>
        </w:r>
      </w:ins>
    </w:p>
    <w:p w:rsidR="00C4676A" w:rsidRPr="00BF0A74" w:rsidRDefault="00C4676A" w:rsidP="00BF0A74">
      <w:pPr>
        <w:spacing w:line="480" w:lineRule="auto"/>
      </w:pPr>
      <w:ins w:id="5" w:author=" " w:date="2009-11-18T20:29:00Z">
        <w:r>
          <w:object w:dxaOrig="10747" w:dyaOrig="6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4pt;height:252.9pt" o:ole="">
              <v:imagedata r:id="rId5" o:title=""/>
            </v:shape>
            <o:OLEObject Type="Embed" ProgID="Excel.SheetBinaryMacroEnabled.12" ShapeID="_x0000_i1025" DrawAspect="Content" ObjectID="_1325021202" r:id="rId6"/>
          </w:object>
        </w:r>
      </w:ins>
    </w:p>
    <w:sectPr w:rsidR="00C4676A" w:rsidRPr="00BF0A74" w:rsidSect="0018346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 Lane" w:date="2010-01-10T17:24:00Z" w:initials="M. Lane">
    <w:p w:rsidR="00E1108B" w:rsidRDefault="00E1108B">
      <w:pPr>
        <w:pStyle w:val="CommentText"/>
      </w:pPr>
      <w:r>
        <w:rPr>
          <w:rStyle w:val="CommentReference"/>
        </w:rPr>
        <w:annotationRef/>
      </w:r>
      <w:r>
        <w:t>You need to make these changes directly on the copy I sent you with my comments, so I can compare the revisions.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4008D8"/>
    <w:rsid w:val="00004EB8"/>
    <w:rsid w:val="00105CB4"/>
    <w:rsid w:val="00183462"/>
    <w:rsid w:val="00226641"/>
    <w:rsid w:val="002B0567"/>
    <w:rsid w:val="002C7C6F"/>
    <w:rsid w:val="004008D8"/>
    <w:rsid w:val="00443D8D"/>
    <w:rsid w:val="00493EB3"/>
    <w:rsid w:val="004E1E8F"/>
    <w:rsid w:val="00607984"/>
    <w:rsid w:val="00856391"/>
    <w:rsid w:val="00A56683"/>
    <w:rsid w:val="00B907AD"/>
    <w:rsid w:val="00B97569"/>
    <w:rsid w:val="00BB32BE"/>
    <w:rsid w:val="00BF0A74"/>
    <w:rsid w:val="00C16319"/>
    <w:rsid w:val="00C4676A"/>
    <w:rsid w:val="00D32E5A"/>
    <w:rsid w:val="00DB7A1C"/>
    <w:rsid w:val="00E1108B"/>
    <w:rsid w:val="00E27A0D"/>
    <w:rsid w:val="00F5223E"/>
    <w:rsid w:val="00F85F15"/>
    <w:rsid w:val="00FA39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4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4676A"/>
    <w:rPr>
      <w:sz w:val="16"/>
      <w:szCs w:val="16"/>
    </w:rPr>
  </w:style>
  <w:style w:type="paragraph" w:styleId="CommentText">
    <w:name w:val="annotation text"/>
    <w:basedOn w:val="Normal"/>
    <w:link w:val="CommentTextChar"/>
    <w:uiPriority w:val="99"/>
    <w:semiHidden/>
    <w:unhideWhenUsed/>
    <w:rsid w:val="00C4676A"/>
    <w:pPr>
      <w:spacing w:line="240" w:lineRule="auto"/>
    </w:pPr>
    <w:rPr>
      <w:sz w:val="20"/>
      <w:szCs w:val="20"/>
    </w:rPr>
  </w:style>
  <w:style w:type="character" w:customStyle="1" w:styleId="CommentTextChar">
    <w:name w:val="Comment Text Char"/>
    <w:basedOn w:val="DefaultParagraphFont"/>
    <w:link w:val="CommentText"/>
    <w:uiPriority w:val="99"/>
    <w:semiHidden/>
    <w:rsid w:val="00C4676A"/>
    <w:rPr>
      <w:sz w:val="20"/>
      <w:szCs w:val="20"/>
    </w:rPr>
  </w:style>
  <w:style w:type="paragraph" w:styleId="CommentSubject">
    <w:name w:val="annotation subject"/>
    <w:basedOn w:val="CommentText"/>
    <w:next w:val="CommentText"/>
    <w:link w:val="CommentSubjectChar"/>
    <w:uiPriority w:val="99"/>
    <w:semiHidden/>
    <w:unhideWhenUsed/>
    <w:rsid w:val="00C4676A"/>
    <w:rPr>
      <w:b/>
      <w:bCs/>
    </w:rPr>
  </w:style>
  <w:style w:type="character" w:customStyle="1" w:styleId="CommentSubjectChar">
    <w:name w:val="Comment Subject Char"/>
    <w:basedOn w:val="CommentTextChar"/>
    <w:link w:val="CommentSubject"/>
    <w:uiPriority w:val="99"/>
    <w:semiHidden/>
    <w:rsid w:val="00C4676A"/>
    <w:rPr>
      <w:b/>
      <w:bCs/>
    </w:rPr>
  </w:style>
  <w:style w:type="paragraph" w:styleId="BalloonText">
    <w:name w:val="Balloon Text"/>
    <w:basedOn w:val="Normal"/>
    <w:link w:val="BalloonTextChar"/>
    <w:uiPriority w:val="99"/>
    <w:semiHidden/>
    <w:unhideWhenUsed/>
    <w:rsid w:val="00C467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7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Office_Excel_Binary_Worksheet1.xlsb"/><Relationship Id="rId5" Type="http://schemas.openxmlformats.org/officeDocument/2006/relationships/image" Target="media/image1.emf"/><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Tressa Malone</dc:creator>
  <cp:lastModifiedBy>Tressa Malone</cp:lastModifiedBy>
  <cp:revision>2</cp:revision>
  <dcterms:created xsi:type="dcterms:W3CDTF">2010-01-15T05:40:00Z</dcterms:created>
  <dcterms:modified xsi:type="dcterms:W3CDTF">2010-01-15T05:40:00Z</dcterms:modified>
</cp:coreProperties>
</file>